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FEF4FB" w14:textId="77777777" w:rsidR="001C43CB" w:rsidRPr="00BD1094" w:rsidRDefault="001C43CB" w:rsidP="00DF0CB0">
      <w:pPr>
        <w:jc w:val="both"/>
        <w:rPr>
          <w:rFonts w:ascii="Marianne" w:hAnsi="Marianne"/>
          <w:b/>
          <w:sz w:val="20"/>
          <w:szCs w:val="20"/>
        </w:rPr>
      </w:pPr>
    </w:p>
    <w:p w14:paraId="6168B465" w14:textId="0F7FA58E" w:rsidR="00DF0CB0" w:rsidRPr="00BD1094" w:rsidRDefault="00DF0CB0" w:rsidP="00DF0CB0">
      <w:pPr>
        <w:jc w:val="both"/>
        <w:rPr>
          <w:rFonts w:ascii="Marianne" w:hAnsi="Marianne"/>
          <w:b/>
          <w:sz w:val="20"/>
          <w:szCs w:val="20"/>
        </w:rPr>
      </w:pPr>
      <w:r w:rsidRPr="00BD1094">
        <w:rPr>
          <w:rFonts w:ascii="Marianne" w:hAnsi="Marianne"/>
          <w:b/>
          <w:sz w:val="20"/>
          <w:szCs w:val="20"/>
        </w:rPr>
        <w:t>2025-48-SAJI - CADRE DE REPONSE TECHNIQUE</w:t>
      </w:r>
    </w:p>
    <w:p w14:paraId="67EBD6FA" w14:textId="77777777" w:rsidR="00DF0CB0" w:rsidRPr="00BD1094" w:rsidRDefault="00DF0CB0" w:rsidP="00DF0CB0">
      <w:pPr>
        <w:jc w:val="both"/>
        <w:rPr>
          <w:rFonts w:ascii="Marianne" w:hAnsi="Marianne"/>
          <w:b/>
          <w:sz w:val="20"/>
          <w:szCs w:val="20"/>
        </w:rPr>
      </w:pPr>
    </w:p>
    <w:p w14:paraId="79525827" w14:textId="77777777" w:rsidR="00DF0CB0" w:rsidRPr="00BD1094" w:rsidRDefault="00DF0CB0" w:rsidP="00DF0CB0">
      <w:pPr>
        <w:rPr>
          <w:rFonts w:ascii="Marianne" w:hAnsi="Marianne"/>
          <w:sz w:val="20"/>
          <w:szCs w:val="20"/>
        </w:rPr>
      </w:pPr>
      <w:r w:rsidRPr="00BD1094">
        <w:rPr>
          <w:rFonts w:ascii="Marianne" w:hAnsi="Marianne"/>
          <w:sz w:val="20"/>
          <w:szCs w:val="20"/>
        </w:rPr>
        <w:t>Nom de l’entreprise soumissionnaire :</w:t>
      </w:r>
    </w:p>
    <w:p w14:paraId="39F1E96A" w14:textId="42B944FE" w:rsidR="00151D97" w:rsidRPr="00BD1094" w:rsidRDefault="00151D97" w:rsidP="00DF0CB0">
      <w:pPr>
        <w:rPr>
          <w:rFonts w:ascii="Marianne" w:hAnsi="Marianne"/>
          <w:sz w:val="20"/>
          <w:szCs w:val="20"/>
        </w:rPr>
      </w:pPr>
    </w:p>
    <w:p w14:paraId="7E143778" w14:textId="687B0B34" w:rsidR="007625A3" w:rsidRPr="00BD1094" w:rsidRDefault="007625A3" w:rsidP="007625A3">
      <w:pPr>
        <w:jc w:val="both"/>
        <w:rPr>
          <w:rFonts w:ascii="Marianne" w:hAnsi="Marianne"/>
          <w:b/>
          <w:sz w:val="20"/>
          <w:szCs w:val="20"/>
          <w:u w:val="single"/>
        </w:rPr>
      </w:pPr>
      <w:r w:rsidRPr="00BD1094">
        <w:rPr>
          <w:rFonts w:ascii="Marianne" w:hAnsi="Marianne"/>
          <w:b/>
          <w:sz w:val="20"/>
          <w:szCs w:val="20"/>
          <w:u w:val="single"/>
        </w:rPr>
        <w:t>CRITERE 1 : VALEUR TECHNIQUE</w:t>
      </w:r>
      <w:r w:rsidR="00264EEB" w:rsidRPr="00BD1094">
        <w:rPr>
          <w:rFonts w:ascii="Marianne" w:hAnsi="Marianne"/>
          <w:b/>
          <w:sz w:val="20"/>
          <w:szCs w:val="20"/>
          <w:u w:val="single"/>
        </w:rPr>
        <w:t xml:space="preserve"> </w:t>
      </w:r>
    </w:p>
    <w:p w14:paraId="5BD51601" w14:textId="1AA081BB" w:rsidR="00DF0CB0" w:rsidRPr="00BD1094" w:rsidRDefault="001C43CB" w:rsidP="001C43CB">
      <w:pPr>
        <w:pStyle w:val="Paragraphedeliste"/>
        <w:ind w:left="284"/>
        <w:rPr>
          <w:rFonts w:ascii="Marianne" w:hAnsi="Marianne"/>
          <w:b/>
          <w:sz w:val="20"/>
          <w:szCs w:val="20"/>
        </w:rPr>
      </w:pPr>
      <w:r w:rsidRPr="00BD1094">
        <w:rPr>
          <w:rFonts w:ascii="Marianne" w:hAnsi="Marianne"/>
          <w:b/>
          <w:sz w:val="20"/>
          <w:szCs w:val="20"/>
        </w:rPr>
        <w:t xml:space="preserve">Sous-critère 1 : </w:t>
      </w:r>
      <w:r w:rsidR="00DF0CB0" w:rsidRPr="00BD1094">
        <w:rPr>
          <w:rFonts w:ascii="Marianne" w:hAnsi="Marianne"/>
          <w:b/>
          <w:sz w:val="20"/>
          <w:szCs w:val="20"/>
        </w:rPr>
        <w:t>Compréhension et prise en compte du contexte</w:t>
      </w:r>
      <w:r w:rsidR="007625A3" w:rsidRPr="00BD1094">
        <w:rPr>
          <w:rFonts w:ascii="Marianne" w:hAnsi="Marianne"/>
          <w:b/>
          <w:sz w:val="20"/>
          <w:szCs w:val="20"/>
        </w:rPr>
        <w:t xml:space="preserve"> de la protection des données personnelles</w:t>
      </w:r>
      <w:r w:rsidR="00264EEB" w:rsidRPr="00BD1094">
        <w:rPr>
          <w:rFonts w:ascii="Marianne" w:hAnsi="Marianne"/>
          <w:b/>
          <w:sz w:val="20"/>
          <w:szCs w:val="20"/>
        </w:rPr>
        <w:t xml:space="preserve"> </w:t>
      </w:r>
    </w:p>
    <w:p w14:paraId="590E86AA" w14:textId="77777777" w:rsidR="007625A3" w:rsidRPr="00BD1094" w:rsidRDefault="007625A3" w:rsidP="007625A3">
      <w:pPr>
        <w:pStyle w:val="Paragraphedeliste"/>
        <w:ind w:left="284"/>
        <w:rPr>
          <w:rFonts w:ascii="Marianne" w:hAnsi="Marianne"/>
          <w:b/>
          <w:sz w:val="20"/>
          <w:szCs w:val="20"/>
        </w:rPr>
      </w:pPr>
    </w:p>
    <w:p w14:paraId="18BA0087" w14:textId="77777777" w:rsidR="00DF0CB0" w:rsidRPr="00BD1094" w:rsidRDefault="00DF0CB0" w:rsidP="00DF0CB0">
      <w:pPr>
        <w:pStyle w:val="Paragraphedeliste"/>
        <w:numPr>
          <w:ilvl w:val="1"/>
          <w:numId w:val="2"/>
        </w:numPr>
        <w:ind w:left="567" w:hanging="425"/>
        <w:rPr>
          <w:rFonts w:ascii="Marianne" w:hAnsi="Marianne"/>
          <w:i/>
          <w:sz w:val="20"/>
          <w:szCs w:val="20"/>
        </w:rPr>
      </w:pPr>
      <w:r w:rsidRPr="00BD1094">
        <w:rPr>
          <w:rFonts w:ascii="Marianne" w:hAnsi="Marianne"/>
          <w:i/>
          <w:sz w:val="20"/>
          <w:szCs w:val="20"/>
        </w:rPr>
        <w:t>Détaillez votre compréhension des enjeux, des spécificités et des objectifs du présent marché.</w:t>
      </w:r>
    </w:p>
    <w:p w14:paraId="32B2FE8E" w14:textId="77777777" w:rsidR="00DF0CB0" w:rsidRPr="00BD1094" w:rsidRDefault="00DF0CB0" w:rsidP="00DF0CB0">
      <w:pPr>
        <w:ind w:left="142"/>
        <w:rPr>
          <w:rFonts w:ascii="Marianne" w:hAnsi="Marianne"/>
          <w:sz w:val="20"/>
          <w:szCs w:val="20"/>
        </w:rPr>
      </w:pPr>
      <w:r w:rsidRPr="00BD1094">
        <w:rPr>
          <w:rFonts w:ascii="Marianne" w:hAnsi="Marianne"/>
          <w:sz w:val="20"/>
          <w:szCs w:val="20"/>
        </w:rPr>
        <w:t>Réponse :</w:t>
      </w:r>
    </w:p>
    <w:p w14:paraId="17DC5A51" w14:textId="77777777" w:rsidR="00DF0CB0" w:rsidRPr="00BD1094" w:rsidRDefault="00DF0CB0" w:rsidP="00DF0CB0">
      <w:pPr>
        <w:rPr>
          <w:rFonts w:ascii="Marianne" w:hAnsi="Marianne"/>
          <w:sz w:val="20"/>
          <w:szCs w:val="20"/>
        </w:rPr>
      </w:pPr>
    </w:p>
    <w:p w14:paraId="7B8188E6" w14:textId="54979A43" w:rsidR="00DF0CB0" w:rsidRPr="00BD1094" w:rsidRDefault="00DF0CB0" w:rsidP="00DF0CB0">
      <w:pPr>
        <w:pStyle w:val="Paragraphedeliste"/>
        <w:numPr>
          <w:ilvl w:val="1"/>
          <w:numId w:val="2"/>
        </w:numPr>
        <w:ind w:left="567" w:hanging="425"/>
        <w:rPr>
          <w:rFonts w:ascii="Marianne" w:hAnsi="Marianne"/>
          <w:i/>
          <w:sz w:val="20"/>
          <w:szCs w:val="20"/>
        </w:rPr>
      </w:pPr>
      <w:r w:rsidRPr="00BD1094">
        <w:rPr>
          <w:rFonts w:ascii="Marianne" w:hAnsi="Marianne"/>
          <w:i/>
          <w:sz w:val="20"/>
          <w:szCs w:val="20"/>
        </w:rPr>
        <w:t xml:space="preserve">Expliquez quels sont les facteurs clés du succès </w:t>
      </w:r>
      <w:r w:rsidR="007625A3" w:rsidRPr="00BD1094">
        <w:rPr>
          <w:rFonts w:ascii="Marianne" w:hAnsi="Marianne"/>
          <w:i/>
          <w:sz w:val="20"/>
          <w:szCs w:val="20"/>
        </w:rPr>
        <w:t>afin de répondre</w:t>
      </w:r>
      <w:r w:rsidRPr="00BD1094">
        <w:rPr>
          <w:rFonts w:ascii="Marianne" w:hAnsi="Marianne"/>
          <w:i/>
          <w:sz w:val="20"/>
          <w:szCs w:val="20"/>
        </w:rPr>
        <w:t xml:space="preserve"> à ce besoin ainsi contextualisé ? </w:t>
      </w:r>
    </w:p>
    <w:p w14:paraId="46271B46" w14:textId="122E1968" w:rsidR="00DF0CB0" w:rsidRPr="00BD1094" w:rsidRDefault="00DF0CB0" w:rsidP="007F5B4C">
      <w:pPr>
        <w:ind w:left="142"/>
        <w:rPr>
          <w:rFonts w:ascii="Marianne" w:hAnsi="Marianne"/>
          <w:sz w:val="20"/>
          <w:szCs w:val="20"/>
        </w:rPr>
      </w:pPr>
      <w:r w:rsidRPr="00BD1094">
        <w:rPr>
          <w:rFonts w:ascii="Marianne" w:hAnsi="Marianne"/>
          <w:sz w:val="20"/>
          <w:szCs w:val="20"/>
        </w:rPr>
        <w:t>Réponse :</w:t>
      </w:r>
    </w:p>
    <w:p w14:paraId="654E36E7" w14:textId="77777777" w:rsidR="00DF0CB0" w:rsidRPr="00BD1094" w:rsidRDefault="00DF0CB0" w:rsidP="00DF0CB0">
      <w:pPr>
        <w:rPr>
          <w:rFonts w:ascii="Marianne" w:hAnsi="Marianne"/>
          <w:sz w:val="20"/>
          <w:szCs w:val="20"/>
        </w:rPr>
      </w:pPr>
    </w:p>
    <w:p w14:paraId="049D1A08" w14:textId="704A1DF8" w:rsidR="00DF0CB0" w:rsidRPr="00BD1094" w:rsidRDefault="001C43CB" w:rsidP="001C43CB">
      <w:pPr>
        <w:pStyle w:val="Paragraphedeliste"/>
        <w:ind w:left="284"/>
        <w:rPr>
          <w:rFonts w:ascii="Marianne" w:hAnsi="Marianne"/>
          <w:b/>
          <w:sz w:val="20"/>
          <w:szCs w:val="20"/>
        </w:rPr>
      </w:pPr>
      <w:r w:rsidRPr="00BD1094">
        <w:rPr>
          <w:rFonts w:ascii="Marianne" w:hAnsi="Marianne"/>
          <w:b/>
          <w:sz w:val="20"/>
          <w:szCs w:val="20"/>
        </w:rPr>
        <w:t xml:space="preserve">Sous-critère 2 : </w:t>
      </w:r>
      <w:r w:rsidR="00DF0CB0" w:rsidRPr="00BD1094">
        <w:rPr>
          <w:rFonts w:ascii="Marianne" w:hAnsi="Marianne"/>
          <w:b/>
          <w:sz w:val="20"/>
          <w:szCs w:val="20"/>
        </w:rPr>
        <w:t>Méthodologie d’intervention</w:t>
      </w:r>
      <w:r w:rsidR="00264EEB" w:rsidRPr="00BD1094">
        <w:rPr>
          <w:rFonts w:ascii="Marianne" w:hAnsi="Marianne"/>
          <w:b/>
          <w:sz w:val="20"/>
          <w:szCs w:val="20"/>
        </w:rPr>
        <w:t xml:space="preserve"> </w:t>
      </w:r>
    </w:p>
    <w:p w14:paraId="19FC5DC8" w14:textId="77777777" w:rsidR="00DF0CB0" w:rsidRPr="00BD1094" w:rsidRDefault="00DF0CB0" w:rsidP="00DF0CB0">
      <w:pPr>
        <w:pStyle w:val="Paragraphedeliste"/>
        <w:numPr>
          <w:ilvl w:val="0"/>
          <w:numId w:val="2"/>
        </w:numPr>
        <w:rPr>
          <w:rFonts w:ascii="Marianne" w:hAnsi="Marianne"/>
          <w:vanish/>
          <w:sz w:val="20"/>
          <w:szCs w:val="20"/>
        </w:rPr>
      </w:pPr>
    </w:p>
    <w:p w14:paraId="01A66FF7" w14:textId="77777777" w:rsidR="00DF0CB0" w:rsidRPr="00BD1094" w:rsidRDefault="00DF0CB0" w:rsidP="00DF0CB0">
      <w:pPr>
        <w:pStyle w:val="Paragraphedeliste"/>
        <w:numPr>
          <w:ilvl w:val="1"/>
          <w:numId w:val="2"/>
        </w:numPr>
        <w:ind w:left="567" w:hanging="425"/>
        <w:rPr>
          <w:rFonts w:ascii="Marianne" w:hAnsi="Marianne"/>
          <w:i/>
          <w:sz w:val="20"/>
          <w:szCs w:val="20"/>
        </w:rPr>
      </w:pPr>
      <w:r w:rsidRPr="00BD1094">
        <w:rPr>
          <w:rFonts w:ascii="Marianne" w:hAnsi="Marianne"/>
          <w:i/>
          <w:sz w:val="20"/>
          <w:szCs w:val="20"/>
        </w:rPr>
        <w:t>D’une manière générale, expliquez-nous les notions importantes que vous gardez en repère tout au long de la réalisation de vos missions d’appui.</w:t>
      </w:r>
    </w:p>
    <w:p w14:paraId="692213F2" w14:textId="77777777" w:rsidR="00DF0CB0" w:rsidRPr="00BD1094" w:rsidRDefault="00DF0CB0" w:rsidP="00DF0CB0">
      <w:pPr>
        <w:ind w:left="142"/>
        <w:rPr>
          <w:rFonts w:ascii="Marianne" w:hAnsi="Marianne"/>
          <w:sz w:val="20"/>
          <w:szCs w:val="20"/>
        </w:rPr>
      </w:pPr>
      <w:r w:rsidRPr="00BD1094">
        <w:rPr>
          <w:rFonts w:ascii="Marianne" w:hAnsi="Marianne"/>
          <w:sz w:val="20"/>
          <w:szCs w:val="20"/>
        </w:rPr>
        <w:t>Réponse :</w:t>
      </w:r>
    </w:p>
    <w:p w14:paraId="5B64141D" w14:textId="77777777" w:rsidR="00DF0CB0" w:rsidRPr="00BD1094" w:rsidRDefault="00DF0CB0" w:rsidP="00DF0CB0">
      <w:pPr>
        <w:rPr>
          <w:rFonts w:ascii="Marianne" w:hAnsi="Marianne"/>
          <w:sz w:val="20"/>
          <w:szCs w:val="20"/>
        </w:rPr>
      </w:pPr>
    </w:p>
    <w:p w14:paraId="296482BD" w14:textId="77777777" w:rsidR="00DF0CB0" w:rsidRPr="00BD1094" w:rsidRDefault="00DF0CB0" w:rsidP="00DF0CB0">
      <w:pPr>
        <w:pStyle w:val="Paragraphedeliste"/>
        <w:numPr>
          <w:ilvl w:val="1"/>
          <w:numId w:val="2"/>
        </w:numPr>
        <w:ind w:left="567" w:hanging="425"/>
        <w:rPr>
          <w:rFonts w:ascii="Marianne" w:hAnsi="Marianne"/>
          <w:i/>
          <w:sz w:val="20"/>
          <w:szCs w:val="20"/>
        </w:rPr>
      </w:pPr>
      <w:r w:rsidRPr="00BD1094">
        <w:rPr>
          <w:rFonts w:ascii="Marianne" w:hAnsi="Marianne"/>
          <w:i/>
          <w:sz w:val="20"/>
          <w:szCs w:val="20"/>
        </w:rPr>
        <w:t>Détaillez-nous les atouts de votre entreprise pour répondre à l’important flux d’activité généré par le présent marché dans les délais impartis pour les différentes unités d’œuvre ?</w:t>
      </w:r>
    </w:p>
    <w:p w14:paraId="0FF85D36" w14:textId="77777777" w:rsidR="00DF0CB0" w:rsidRPr="00BD1094" w:rsidRDefault="00DF0CB0" w:rsidP="00DF0CB0">
      <w:pPr>
        <w:ind w:left="142"/>
        <w:rPr>
          <w:rFonts w:ascii="Marianne" w:hAnsi="Marianne"/>
          <w:sz w:val="20"/>
          <w:szCs w:val="20"/>
        </w:rPr>
      </w:pPr>
      <w:r w:rsidRPr="00BD1094">
        <w:rPr>
          <w:rFonts w:ascii="Marianne" w:hAnsi="Marianne"/>
          <w:sz w:val="20"/>
          <w:szCs w:val="20"/>
        </w:rPr>
        <w:t>Réponse :</w:t>
      </w:r>
    </w:p>
    <w:p w14:paraId="461C9E35" w14:textId="77777777" w:rsidR="00DF0CB0" w:rsidRPr="00BD1094" w:rsidRDefault="00DF0CB0" w:rsidP="00DF0CB0">
      <w:pPr>
        <w:rPr>
          <w:rFonts w:ascii="Marianne" w:hAnsi="Marianne"/>
          <w:color w:val="000000" w:themeColor="text1"/>
          <w:sz w:val="20"/>
          <w:szCs w:val="20"/>
        </w:rPr>
      </w:pPr>
    </w:p>
    <w:p w14:paraId="52EE3CEE" w14:textId="407E2C7E" w:rsidR="00DF0CB0" w:rsidRPr="00BD1094" w:rsidRDefault="00DF0CB0" w:rsidP="00DF0CB0">
      <w:pPr>
        <w:pStyle w:val="Paragraphedeliste"/>
        <w:numPr>
          <w:ilvl w:val="1"/>
          <w:numId w:val="2"/>
        </w:numPr>
        <w:ind w:left="567" w:hanging="425"/>
        <w:rPr>
          <w:rFonts w:ascii="Marianne" w:hAnsi="Marianne"/>
          <w:i/>
          <w:color w:val="000000" w:themeColor="text1"/>
          <w:sz w:val="20"/>
          <w:szCs w:val="20"/>
        </w:rPr>
      </w:pPr>
      <w:r w:rsidRPr="00BD1094">
        <w:rPr>
          <w:rFonts w:ascii="Marianne" w:hAnsi="Marianne"/>
          <w:i/>
          <w:color w:val="000000" w:themeColor="text1"/>
          <w:sz w:val="20"/>
          <w:szCs w:val="20"/>
        </w:rPr>
        <w:t>Comment garantissez-vous la qualité rédactionnelle</w:t>
      </w:r>
      <w:r w:rsidR="006E080E" w:rsidRPr="00BD1094">
        <w:rPr>
          <w:rFonts w:ascii="Marianne" w:hAnsi="Marianne"/>
          <w:i/>
          <w:color w:val="000000" w:themeColor="text1"/>
          <w:sz w:val="20"/>
          <w:szCs w:val="20"/>
        </w:rPr>
        <w:t xml:space="preserve"> et l’homogénéité</w:t>
      </w:r>
      <w:r w:rsidRPr="00BD1094">
        <w:rPr>
          <w:rFonts w:ascii="Marianne" w:hAnsi="Marianne"/>
          <w:i/>
          <w:color w:val="000000" w:themeColor="text1"/>
          <w:sz w:val="20"/>
          <w:szCs w:val="20"/>
        </w:rPr>
        <w:t xml:space="preserve"> de l’ensemble des nombreux livrables du marché ? (Contrôle qualité par un service, relecture croisée, formations, exigences particulières, etc.).</w:t>
      </w:r>
    </w:p>
    <w:p w14:paraId="18A462F6" w14:textId="77777777" w:rsidR="00DF0CB0" w:rsidRPr="00BD1094" w:rsidRDefault="00DF0CB0" w:rsidP="00DF0CB0">
      <w:pPr>
        <w:ind w:left="142"/>
        <w:rPr>
          <w:rFonts w:ascii="Marianne" w:hAnsi="Marianne"/>
          <w:sz w:val="20"/>
          <w:szCs w:val="20"/>
        </w:rPr>
      </w:pPr>
      <w:r w:rsidRPr="00BD1094">
        <w:rPr>
          <w:rFonts w:ascii="Marianne" w:hAnsi="Marianne"/>
          <w:sz w:val="20"/>
          <w:szCs w:val="20"/>
        </w:rPr>
        <w:t>Réponse :</w:t>
      </w:r>
    </w:p>
    <w:p w14:paraId="6F758EB8" w14:textId="77777777" w:rsidR="00DF0CB0" w:rsidRPr="00BD1094" w:rsidRDefault="00DF0CB0" w:rsidP="00DF0CB0">
      <w:pPr>
        <w:rPr>
          <w:rFonts w:ascii="Marianne" w:hAnsi="Marianne"/>
          <w:sz w:val="20"/>
          <w:szCs w:val="20"/>
        </w:rPr>
      </w:pPr>
    </w:p>
    <w:p w14:paraId="0BF110FF" w14:textId="555C9480" w:rsidR="00DF0CB0" w:rsidRPr="00BD1094" w:rsidRDefault="001C43CB" w:rsidP="001C43CB">
      <w:pPr>
        <w:pStyle w:val="Paragraphedeliste"/>
        <w:numPr>
          <w:ilvl w:val="0"/>
          <w:numId w:val="4"/>
        </w:numPr>
        <w:rPr>
          <w:rFonts w:ascii="Marianne" w:hAnsi="Marianne"/>
          <w:b/>
          <w:sz w:val="20"/>
          <w:szCs w:val="20"/>
        </w:rPr>
      </w:pPr>
      <w:r w:rsidRPr="00BD1094">
        <w:rPr>
          <w:rFonts w:ascii="Marianne" w:hAnsi="Marianne"/>
          <w:b/>
          <w:sz w:val="20"/>
          <w:szCs w:val="20"/>
        </w:rPr>
        <w:t xml:space="preserve">Sous-critère 3 : </w:t>
      </w:r>
      <w:r w:rsidR="00DF0CB0" w:rsidRPr="00BD1094">
        <w:rPr>
          <w:rFonts w:ascii="Marianne" w:hAnsi="Marianne"/>
          <w:b/>
          <w:sz w:val="20"/>
          <w:szCs w:val="20"/>
        </w:rPr>
        <w:t>Organisation de l’équipe</w:t>
      </w:r>
      <w:r w:rsidR="00264EEB" w:rsidRPr="00BD1094">
        <w:rPr>
          <w:rFonts w:ascii="Marianne" w:hAnsi="Marianne"/>
          <w:b/>
          <w:sz w:val="20"/>
          <w:szCs w:val="20"/>
        </w:rPr>
        <w:t xml:space="preserve"> </w:t>
      </w:r>
    </w:p>
    <w:p w14:paraId="3A25CCB2" w14:textId="77777777" w:rsidR="00DF0CB0" w:rsidRPr="00BD1094" w:rsidRDefault="00DF0CB0" w:rsidP="00DF0CB0">
      <w:pPr>
        <w:rPr>
          <w:rFonts w:ascii="Marianne" w:hAnsi="Marianne"/>
          <w:sz w:val="20"/>
          <w:szCs w:val="20"/>
        </w:rPr>
      </w:pPr>
      <w:r w:rsidRPr="00BD1094">
        <w:rPr>
          <w:rFonts w:ascii="Marianne" w:hAnsi="Marianne"/>
          <w:sz w:val="20"/>
          <w:szCs w:val="20"/>
        </w:rPr>
        <w:t>(NB : ne pas copier-coller de CV, communiquer juste chaque information pertinente)</w:t>
      </w:r>
    </w:p>
    <w:p w14:paraId="572A9C22" w14:textId="77777777" w:rsidR="00DF0CB0" w:rsidRPr="00BD1094" w:rsidRDefault="00DF0CB0" w:rsidP="00DF0CB0">
      <w:pPr>
        <w:pStyle w:val="Paragraphedeliste"/>
        <w:numPr>
          <w:ilvl w:val="0"/>
          <w:numId w:val="2"/>
        </w:numPr>
        <w:rPr>
          <w:rFonts w:ascii="Marianne" w:hAnsi="Marianne"/>
          <w:vanish/>
          <w:sz w:val="20"/>
          <w:szCs w:val="20"/>
        </w:rPr>
      </w:pPr>
    </w:p>
    <w:p w14:paraId="18B4AB88" w14:textId="77777777" w:rsidR="00DF0CB0" w:rsidRPr="00BD1094" w:rsidRDefault="00DF0CB0" w:rsidP="00DF0CB0">
      <w:pPr>
        <w:pStyle w:val="Paragraphedeliste"/>
        <w:numPr>
          <w:ilvl w:val="1"/>
          <w:numId w:val="2"/>
        </w:numPr>
        <w:ind w:left="567" w:hanging="425"/>
        <w:rPr>
          <w:rFonts w:ascii="Marianne" w:hAnsi="Marianne"/>
          <w:i/>
          <w:sz w:val="20"/>
          <w:szCs w:val="20"/>
        </w:rPr>
      </w:pPr>
      <w:r w:rsidRPr="00BD1094">
        <w:rPr>
          <w:rFonts w:ascii="Marianne" w:hAnsi="Marianne"/>
          <w:i/>
          <w:sz w:val="20"/>
          <w:szCs w:val="20"/>
        </w:rPr>
        <w:t>L’interlocuteur principal et privilégié du DPO (tel que décrit dans le CCTP) :</w:t>
      </w:r>
    </w:p>
    <w:p w14:paraId="66253873" w14:textId="77777777" w:rsidR="00DF0CB0" w:rsidRPr="00BD1094" w:rsidRDefault="00DF0CB0" w:rsidP="00DF0CB0">
      <w:pPr>
        <w:ind w:left="993" w:hanging="709"/>
        <w:rPr>
          <w:rFonts w:ascii="Marianne" w:hAnsi="Marianne"/>
          <w:sz w:val="20"/>
          <w:szCs w:val="20"/>
        </w:rPr>
      </w:pPr>
    </w:p>
    <w:p w14:paraId="3CF38EE3" w14:textId="77777777" w:rsidR="00DF0CB0" w:rsidRPr="00BD1094" w:rsidRDefault="00DF0CB0" w:rsidP="00DF0CB0">
      <w:pPr>
        <w:ind w:left="851" w:hanging="425"/>
        <w:rPr>
          <w:rFonts w:ascii="Marianne" w:hAnsi="Marianne"/>
          <w:i/>
          <w:sz w:val="20"/>
          <w:szCs w:val="20"/>
        </w:rPr>
      </w:pPr>
      <w:r w:rsidRPr="00BD1094">
        <w:rPr>
          <w:rFonts w:ascii="Marianne" w:hAnsi="Marianne"/>
          <w:i/>
          <w:sz w:val="20"/>
          <w:szCs w:val="20"/>
        </w:rPr>
        <w:t>3.1.1 Quels sont ses diplômes ? Le cas échéant, à quelle date a-t-il obtenu sa certification de DPO et par quel organisme agréé par la CNIL ?</w:t>
      </w:r>
    </w:p>
    <w:p w14:paraId="66BD5EA6" w14:textId="77777777" w:rsidR="00DF0CB0" w:rsidRPr="00BD1094" w:rsidRDefault="00DF0CB0" w:rsidP="00DF0CB0">
      <w:pPr>
        <w:ind w:left="426"/>
        <w:rPr>
          <w:rFonts w:ascii="Marianne" w:hAnsi="Marianne"/>
          <w:sz w:val="20"/>
          <w:szCs w:val="20"/>
        </w:rPr>
      </w:pPr>
      <w:r w:rsidRPr="00BD1094">
        <w:rPr>
          <w:rFonts w:ascii="Marianne" w:hAnsi="Marianne"/>
          <w:sz w:val="20"/>
          <w:szCs w:val="20"/>
        </w:rPr>
        <w:t>Réponse :</w:t>
      </w:r>
    </w:p>
    <w:p w14:paraId="09E4EB63" w14:textId="77777777" w:rsidR="00DF0CB0" w:rsidRPr="00BD1094" w:rsidRDefault="00DF0CB0" w:rsidP="00DF0CB0">
      <w:pPr>
        <w:ind w:left="993" w:hanging="709"/>
        <w:rPr>
          <w:rFonts w:ascii="Marianne" w:hAnsi="Marianne"/>
          <w:sz w:val="20"/>
          <w:szCs w:val="20"/>
        </w:rPr>
      </w:pPr>
    </w:p>
    <w:p w14:paraId="2E26E9B7" w14:textId="77777777" w:rsidR="00DF0CB0" w:rsidRPr="00BD1094" w:rsidRDefault="00DF0CB0" w:rsidP="00DF0CB0">
      <w:pPr>
        <w:ind w:left="851" w:hanging="425"/>
        <w:rPr>
          <w:rFonts w:ascii="Marianne" w:hAnsi="Marianne"/>
          <w:i/>
          <w:sz w:val="20"/>
          <w:szCs w:val="20"/>
        </w:rPr>
      </w:pPr>
      <w:r w:rsidRPr="00BD1094">
        <w:rPr>
          <w:rFonts w:ascii="Marianne" w:hAnsi="Marianne"/>
          <w:i/>
          <w:sz w:val="20"/>
          <w:szCs w:val="20"/>
        </w:rPr>
        <w:t>3.1.2 Quelle est son expérience de la fonction de DPO/DPD (type d’organisation, durée(s)) ? Quelles ont été les missions d’accompagnement de DPO/DPD qu’il a déjà réalisées (nature des missions, durée(s), type d’organisation) ? A-t-il déjà réalisé des déclarations de violations de données à la CNIL ?</w:t>
      </w:r>
    </w:p>
    <w:p w14:paraId="25E0E687" w14:textId="77777777" w:rsidR="00DF0CB0" w:rsidRPr="00BD1094" w:rsidRDefault="00DF0CB0" w:rsidP="00DF0CB0">
      <w:pPr>
        <w:ind w:left="426"/>
        <w:rPr>
          <w:rFonts w:ascii="Marianne" w:hAnsi="Marianne"/>
          <w:sz w:val="20"/>
          <w:szCs w:val="20"/>
        </w:rPr>
      </w:pPr>
      <w:r w:rsidRPr="00BD1094">
        <w:rPr>
          <w:rFonts w:ascii="Marianne" w:hAnsi="Marianne"/>
          <w:sz w:val="20"/>
          <w:szCs w:val="20"/>
        </w:rPr>
        <w:t>Réponse :</w:t>
      </w:r>
    </w:p>
    <w:p w14:paraId="3FF882BD" w14:textId="77777777" w:rsidR="00DF0CB0" w:rsidRPr="00BD1094" w:rsidRDefault="00DF0CB0" w:rsidP="00DF0CB0">
      <w:pPr>
        <w:ind w:left="426" w:hanging="142"/>
        <w:rPr>
          <w:rFonts w:ascii="Marianne" w:hAnsi="Marianne"/>
          <w:sz w:val="20"/>
          <w:szCs w:val="20"/>
        </w:rPr>
      </w:pPr>
    </w:p>
    <w:p w14:paraId="3BBC6141" w14:textId="77777777" w:rsidR="00DF0CB0" w:rsidRPr="00BD1094" w:rsidRDefault="00DF0CB0" w:rsidP="00DF0CB0">
      <w:pPr>
        <w:ind w:left="851" w:hanging="425"/>
        <w:rPr>
          <w:rFonts w:ascii="Marianne" w:hAnsi="Marianne"/>
          <w:i/>
          <w:sz w:val="20"/>
          <w:szCs w:val="20"/>
        </w:rPr>
      </w:pPr>
      <w:r w:rsidRPr="00BD1094">
        <w:rPr>
          <w:rFonts w:ascii="Marianne" w:hAnsi="Marianne"/>
          <w:i/>
          <w:sz w:val="20"/>
          <w:szCs w:val="20"/>
        </w:rPr>
        <w:t>3.1.3 (En dehors de ses congés et d’urgences impérieuses), A quel pourcentage du total des réunions qui ont lieu au cours du marché, y compris les réunions hebdomadaires, vous engagez-vous à ce que l’interlocuteur principal soit présent (présence durant l’intégralité de la réunion) ?</w:t>
      </w:r>
    </w:p>
    <w:p w14:paraId="44EBD73A" w14:textId="77777777" w:rsidR="00DF0CB0" w:rsidRPr="00BD1094" w:rsidRDefault="00DF0CB0" w:rsidP="00DF0CB0">
      <w:pPr>
        <w:ind w:left="851"/>
        <w:rPr>
          <w:rFonts w:ascii="Marianne" w:hAnsi="Marianne"/>
          <w:i/>
          <w:sz w:val="20"/>
          <w:szCs w:val="20"/>
        </w:rPr>
      </w:pPr>
      <w:r w:rsidRPr="00BD1094">
        <w:rPr>
          <w:rFonts w:ascii="Marianne" w:hAnsi="Marianne"/>
          <w:i/>
          <w:sz w:val="20"/>
          <w:szCs w:val="20"/>
        </w:rPr>
        <w:t>80 %, 85 %, 90 %, 95 %, 100 % ?</w:t>
      </w:r>
    </w:p>
    <w:p w14:paraId="26AC9307" w14:textId="77777777" w:rsidR="00DF0CB0" w:rsidRPr="00BD1094" w:rsidRDefault="00DF0CB0" w:rsidP="00DF0CB0">
      <w:pPr>
        <w:ind w:left="426"/>
        <w:rPr>
          <w:rFonts w:ascii="Marianne" w:hAnsi="Marianne"/>
          <w:sz w:val="20"/>
          <w:szCs w:val="20"/>
        </w:rPr>
      </w:pPr>
      <w:r w:rsidRPr="00BD1094">
        <w:rPr>
          <w:rFonts w:ascii="Marianne" w:hAnsi="Marianne"/>
          <w:sz w:val="20"/>
          <w:szCs w:val="20"/>
        </w:rPr>
        <w:t>Réponse :</w:t>
      </w:r>
    </w:p>
    <w:p w14:paraId="45914DE8" w14:textId="77777777" w:rsidR="00DF0CB0" w:rsidRPr="00BD1094" w:rsidRDefault="00DF0CB0" w:rsidP="00DF0CB0">
      <w:pPr>
        <w:rPr>
          <w:rFonts w:ascii="Marianne" w:hAnsi="Marianne"/>
          <w:sz w:val="20"/>
          <w:szCs w:val="20"/>
        </w:rPr>
      </w:pPr>
    </w:p>
    <w:p w14:paraId="7266995E" w14:textId="77777777" w:rsidR="00DF0CB0" w:rsidRPr="00BD1094" w:rsidRDefault="00DF0CB0" w:rsidP="00DF0CB0">
      <w:pPr>
        <w:ind w:left="851" w:hanging="425"/>
        <w:rPr>
          <w:rFonts w:ascii="Marianne" w:hAnsi="Marianne"/>
          <w:i/>
          <w:sz w:val="20"/>
          <w:szCs w:val="20"/>
        </w:rPr>
      </w:pPr>
      <w:r w:rsidRPr="00BD1094">
        <w:rPr>
          <w:rFonts w:ascii="Marianne" w:hAnsi="Marianne"/>
          <w:i/>
          <w:sz w:val="20"/>
          <w:szCs w:val="20"/>
        </w:rPr>
        <w:t>3.1.4 Quelles sont les forces et les qualités de l’interlocuteur principal et privilégié désigné par le titulaire lors des échanges, en réunions hebdomadaires notamment ?</w:t>
      </w:r>
    </w:p>
    <w:p w14:paraId="65168E0D" w14:textId="77777777" w:rsidR="00DF0CB0" w:rsidRPr="00BD1094" w:rsidRDefault="00DF0CB0" w:rsidP="00DF0CB0">
      <w:pPr>
        <w:ind w:left="426"/>
        <w:rPr>
          <w:rFonts w:ascii="Marianne" w:hAnsi="Marianne"/>
          <w:sz w:val="20"/>
          <w:szCs w:val="20"/>
        </w:rPr>
      </w:pPr>
      <w:r w:rsidRPr="00BD1094">
        <w:rPr>
          <w:rFonts w:ascii="Marianne" w:hAnsi="Marianne"/>
          <w:sz w:val="20"/>
          <w:szCs w:val="20"/>
        </w:rPr>
        <w:t>Réponse :</w:t>
      </w:r>
    </w:p>
    <w:p w14:paraId="2D547FEF" w14:textId="77777777" w:rsidR="00DF0CB0" w:rsidRPr="00BD1094" w:rsidRDefault="00DF0CB0" w:rsidP="00DF0CB0">
      <w:pPr>
        <w:rPr>
          <w:rFonts w:ascii="Marianne" w:hAnsi="Marianne"/>
          <w:sz w:val="20"/>
          <w:szCs w:val="20"/>
        </w:rPr>
      </w:pPr>
    </w:p>
    <w:p w14:paraId="09DECE39" w14:textId="77777777" w:rsidR="006E080E" w:rsidRPr="00BD1094" w:rsidRDefault="00DF0CB0" w:rsidP="006E080E">
      <w:pPr>
        <w:ind w:left="851" w:hanging="425"/>
        <w:rPr>
          <w:rFonts w:ascii="Marianne" w:hAnsi="Marianne"/>
          <w:i/>
          <w:sz w:val="20"/>
          <w:szCs w:val="20"/>
        </w:rPr>
      </w:pPr>
      <w:r w:rsidRPr="00BD1094">
        <w:rPr>
          <w:rFonts w:ascii="Marianne" w:hAnsi="Marianne"/>
          <w:i/>
          <w:sz w:val="20"/>
          <w:szCs w:val="20"/>
        </w:rPr>
        <w:t xml:space="preserve">3.1.5 Comment gérez-vous l’absence (congés, maladie) de l’interlocuteur principal et </w:t>
      </w:r>
      <w:r w:rsidRPr="00BD1094">
        <w:rPr>
          <w:rFonts w:ascii="Marianne" w:hAnsi="Marianne"/>
          <w:i/>
          <w:color w:val="000000" w:themeColor="text1"/>
          <w:sz w:val="20"/>
          <w:szCs w:val="20"/>
        </w:rPr>
        <w:t>privilégié du DPO ?</w:t>
      </w:r>
      <w:r w:rsidR="006E080E" w:rsidRPr="00BD1094">
        <w:rPr>
          <w:rFonts w:ascii="Marianne" w:hAnsi="Marianne"/>
          <w:i/>
          <w:color w:val="000000" w:themeColor="text1"/>
          <w:sz w:val="20"/>
          <w:szCs w:val="20"/>
        </w:rPr>
        <w:t xml:space="preserve"> 3.1.5 Comment gérez-vous l’absence (congés, maladie, urgences impérieuses) de l’interlocuteur principal et privilégié du DPO ? Quelle organisation est prévue au sein de son équipe ? Sur quelles compétences il compte s’appuyer pour assurer la continuité du travail ?</w:t>
      </w:r>
    </w:p>
    <w:p w14:paraId="1DBCCD4B" w14:textId="439A2352" w:rsidR="00DF0CB0" w:rsidRPr="00BD1094" w:rsidRDefault="00DF0CB0" w:rsidP="00DF0CB0">
      <w:pPr>
        <w:ind w:left="851" w:hanging="425"/>
        <w:rPr>
          <w:rFonts w:ascii="Marianne" w:hAnsi="Marianne"/>
          <w:i/>
          <w:sz w:val="20"/>
          <w:szCs w:val="20"/>
        </w:rPr>
      </w:pPr>
    </w:p>
    <w:p w14:paraId="6F1C6513" w14:textId="77777777" w:rsidR="00DF0CB0" w:rsidRPr="00BD1094" w:rsidRDefault="00DF0CB0" w:rsidP="00DF0CB0">
      <w:pPr>
        <w:ind w:left="426"/>
        <w:rPr>
          <w:rFonts w:ascii="Marianne" w:hAnsi="Marianne"/>
          <w:sz w:val="20"/>
          <w:szCs w:val="20"/>
        </w:rPr>
      </w:pPr>
      <w:r w:rsidRPr="00BD1094">
        <w:rPr>
          <w:rFonts w:ascii="Marianne" w:hAnsi="Marianne"/>
          <w:sz w:val="20"/>
          <w:szCs w:val="20"/>
        </w:rPr>
        <w:t>Réponse :</w:t>
      </w:r>
    </w:p>
    <w:p w14:paraId="2F5E77E6" w14:textId="77777777" w:rsidR="00DF0CB0" w:rsidRPr="00BD1094" w:rsidRDefault="00DF0CB0" w:rsidP="00DF0CB0">
      <w:pPr>
        <w:rPr>
          <w:rFonts w:ascii="Marianne" w:hAnsi="Marianne"/>
          <w:sz w:val="20"/>
          <w:szCs w:val="20"/>
        </w:rPr>
      </w:pPr>
    </w:p>
    <w:p w14:paraId="562A7EE8" w14:textId="77777777" w:rsidR="00DF0CB0" w:rsidRPr="00BD1094" w:rsidRDefault="00DF0CB0" w:rsidP="00DF0CB0">
      <w:pPr>
        <w:pStyle w:val="Paragraphedeliste"/>
        <w:numPr>
          <w:ilvl w:val="1"/>
          <w:numId w:val="2"/>
        </w:numPr>
        <w:ind w:left="567" w:hanging="425"/>
        <w:rPr>
          <w:rFonts w:ascii="Marianne" w:hAnsi="Marianne"/>
          <w:i/>
          <w:sz w:val="20"/>
          <w:szCs w:val="20"/>
        </w:rPr>
      </w:pPr>
      <w:r w:rsidRPr="00BD1094">
        <w:rPr>
          <w:rFonts w:ascii="Marianne" w:hAnsi="Marianne"/>
          <w:i/>
          <w:sz w:val="20"/>
          <w:szCs w:val="20"/>
        </w:rPr>
        <w:t>Les autres membres de l’équipe</w:t>
      </w:r>
    </w:p>
    <w:p w14:paraId="375367A5" w14:textId="77777777" w:rsidR="00DF0CB0" w:rsidRPr="00BD1094" w:rsidRDefault="00DF0CB0" w:rsidP="00DF0CB0">
      <w:pPr>
        <w:ind w:left="851" w:hanging="425"/>
        <w:rPr>
          <w:rFonts w:ascii="Marianne" w:hAnsi="Marianne"/>
          <w:i/>
          <w:sz w:val="20"/>
          <w:szCs w:val="20"/>
        </w:rPr>
      </w:pPr>
      <w:r w:rsidRPr="00BD1094">
        <w:rPr>
          <w:rFonts w:ascii="Marianne" w:hAnsi="Marianne"/>
          <w:i/>
          <w:sz w:val="20"/>
          <w:szCs w:val="20"/>
        </w:rPr>
        <w:t>3.2.1 Présentez les rubriques suivantes pour chacun des autres profil membre de l’équipe.</w:t>
      </w:r>
    </w:p>
    <w:p w14:paraId="15BBE4DC" w14:textId="77777777" w:rsidR="00DF0CB0" w:rsidRPr="00BD1094" w:rsidRDefault="00DF0CB0" w:rsidP="00DF0CB0">
      <w:pPr>
        <w:ind w:left="426"/>
        <w:rPr>
          <w:rFonts w:ascii="Marianne" w:hAnsi="Marianne"/>
          <w:sz w:val="20"/>
          <w:szCs w:val="20"/>
        </w:rPr>
      </w:pPr>
      <w:r w:rsidRPr="00BD1094">
        <w:rPr>
          <w:rFonts w:ascii="Marianne" w:hAnsi="Marianne"/>
          <w:sz w:val="20"/>
          <w:szCs w:val="20"/>
        </w:rPr>
        <w:lastRenderedPageBreak/>
        <w:t>Réponse :</w:t>
      </w:r>
    </w:p>
    <w:p w14:paraId="64477D13" w14:textId="77777777" w:rsidR="00DF0CB0" w:rsidRPr="00BD1094" w:rsidRDefault="00DF0CB0" w:rsidP="00DF0CB0">
      <w:pPr>
        <w:ind w:left="426"/>
        <w:rPr>
          <w:rFonts w:ascii="Marianne" w:hAnsi="Marianne"/>
          <w:sz w:val="20"/>
          <w:szCs w:val="20"/>
        </w:rPr>
      </w:pPr>
    </w:p>
    <w:p w14:paraId="259621BD" w14:textId="77777777" w:rsidR="00DF0CB0" w:rsidRPr="00BD1094" w:rsidRDefault="00DF0CB0" w:rsidP="00DF0CB0">
      <w:pPr>
        <w:ind w:firstLine="284"/>
        <w:rPr>
          <w:rFonts w:ascii="Marianne" w:hAnsi="Marianne"/>
          <w:sz w:val="20"/>
          <w:szCs w:val="20"/>
        </w:rPr>
      </w:pPr>
      <w:r w:rsidRPr="00BD1094">
        <w:rPr>
          <w:rFonts w:ascii="Marianne" w:hAnsi="Marianne"/>
          <w:sz w:val="20"/>
          <w:szCs w:val="20"/>
        </w:rPr>
        <w:t>Intervenant type 1 :</w:t>
      </w:r>
    </w:p>
    <w:p w14:paraId="0B990F5A" w14:textId="77777777" w:rsidR="00DF0CB0" w:rsidRPr="00BD1094" w:rsidRDefault="00DF0CB0" w:rsidP="00DF0CB0">
      <w:pPr>
        <w:pStyle w:val="Paragraphedeliste"/>
        <w:numPr>
          <w:ilvl w:val="0"/>
          <w:numId w:val="3"/>
        </w:numPr>
        <w:ind w:left="709" w:hanging="349"/>
        <w:rPr>
          <w:rFonts w:ascii="Marianne" w:hAnsi="Marianne"/>
          <w:i/>
          <w:sz w:val="20"/>
          <w:szCs w:val="20"/>
        </w:rPr>
      </w:pPr>
      <w:r w:rsidRPr="00BD1094">
        <w:rPr>
          <w:rFonts w:ascii="Marianne" w:hAnsi="Marianne"/>
          <w:i/>
          <w:sz w:val="20"/>
          <w:szCs w:val="20"/>
        </w:rPr>
        <w:t>Formations :</w:t>
      </w:r>
    </w:p>
    <w:p w14:paraId="09EEB24F" w14:textId="77777777" w:rsidR="00DF0CB0" w:rsidRPr="00BD1094" w:rsidRDefault="00DF0CB0" w:rsidP="00DF0CB0">
      <w:pPr>
        <w:pStyle w:val="Paragraphedeliste"/>
        <w:rPr>
          <w:rFonts w:ascii="Marianne" w:hAnsi="Marianne"/>
          <w:sz w:val="20"/>
          <w:szCs w:val="20"/>
        </w:rPr>
      </w:pPr>
    </w:p>
    <w:p w14:paraId="253B4689" w14:textId="77777777" w:rsidR="00DF0CB0" w:rsidRPr="00BD1094" w:rsidRDefault="00DF0CB0" w:rsidP="00DF0CB0">
      <w:pPr>
        <w:pStyle w:val="Paragraphedeliste"/>
        <w:numPr>
          <w:ilvl w:val="0"/>
          <w:numId w:val="3"/>
        </w:numPr>
        <w:ind w:left="709" w:hanging="349"/>
        <w:rPr>
          <w:rFonts w:ascii="Marianne" w:hAnsi="Marianne"/>
          <w:i/>
          <w:sz w:val="20"/>
          <w:szCs w:val="20"/>
        </w:rPr>
      </w:pPr>
      <w:r w:rsidRPr="00BD1094">
        <w:rPr>
          <w:rFonts w:ascii="Marianne" w:hAnsi="Marianne"/>
          <w:i/>
          <w:sz w:val="20"/>
          <w:szCs w:val="20"/>
        </w:rPr>
        <w:t>Compétences :</w:t>
      </w:r>
    </w:p>
    <w:p w14:paraId="6E0DB455" w14:textId="77777777" w:rsidR="00DF0CB0" w:rsidRPr="00BD1094" w:rsidRDefault="00DF0CB0" w:rsidP="00DF0CB0">
      <w:pPr>
        <w:pStyle w:val="Paragraphedeliste"/>
        <w:rPr>
          <w:rFonts w:ascii="Marianne" w:hAnsi="Marianne"/>
          <w:sz w:val="20"/>
          <w:szCs w:val="20"/>
        </w:rPr>
      </w:pPr>
    </w:p>
    <w:p w14:paraId="1ECC146C" w14:textId="77777777" w:rsidR="00DF0CB0" w:rsidRPr="00BD1094" w:rsidRDefault="00DF0CB0" w:rsidP="00DF0CB0">
      <w:pPr>
        <w:pStyle w:val="Paragraphedeliste"/>
        <w:numPr>
          <w:ilvl w:val="0"/>
          <w:numId w:val="3"/>
        </w:numPr>
        <w:ind w:left="709" w:hanging="349"/>
        <w:rPr>
          <w:rFonts w:ascii="Marianne" w:hAnsi="Marianne"/>
          <w:i/>
          <w:sz w:val="20"/>
          <w:szCs w:val="20"/>
        </w:rPr>
      </w:pPr>
      <w:r w:rsidRPr="00BD1094">
        <w:rPr>
          <w:rFonts w:ascii="Marianne" w:hAnsi="Marianne"/>
          <w:i/>
          <w:sz w:val="20"/>
          <w:szCs w:val="20"/>
        </w:rPr>
        <w:t>Expériences significatives :</w:t>
      </w:r>
    </w:p>
    <w:p w14:paraId="16382A4F" w14:textId="77777777" w:rsidR="00DF0CB0" w:rsidRPr="00BD1094" w:rsidRDefault="00DF0CB0" w:rsidP="00DF0CB0">
      <w:pPr>
        <w:pStyle w:val="Paragraphedeliste"/>
        <w:rPr>
          <w:rFonts w:ascii="Marianne" w:hAnsi="Marianne"/>
          <w:sz w:val="20"/>
          <w:szCs w:val="20"/>
        </w:rPr>
      </w:pPr>
    </w:p>
    <w:p w14:paraId="03BBDF96" w14:textId="77777777" w:rsidR="00DF0CB0" w:rsidRPr="00BD1094" w:rsidRDefault="00DF0CB0" w:rsidP="00DF0CB0">
      <w:pPr>
        <w:ind w:firstLine="284"/>
        <w:rPr>
          <w:rFonts w:ascii="Marianne" w:hAnsi="Marianne"/>
          <w:sz w:val="20"/>
          <w:szCs w:val="20"/>
        </w:rPr>
      </w:pPr>
      <w:r w:rsidRPr="00BD1094">
        <w:rPr>
          <w:rFonts w:ascii="Marianne" w:hAnsi="Marianne"/>
          <w:sz w:val="20"/>
          <w:szCs w:val="20"/>
        </w:rPr>
        <w:t>Intervenant type 2 :</w:t>
      </w:r>
    </w:p>
    <w:p w14:paraId="597D2A86" w14:textId="77777777" w:rsidR="00DF0CB0" w:rsidRPr="00BD1094" w:rsidRDefault="00DF0CB0" w:rsidP="00DF0CB0">
      <w:pPr>
        <w:pStyle w:val="Paragraphedeliste"/>
        <w:numPr>
          <w:ilvl w:val="0"/>
          <w:numId w:val="3"/>
        </w:numPr>
        <w:rPr>
          <w:rFonts w:ascii="Marianne" w:hAnsi="Marianne"/>
          <w:i/>
          <w:sz w:val="20"/>
          <w:szCs w:val="20"/>
        </w:rPr>
      </w:pPr>
      <w:r w:rsidRPr="00BD1094">
        <w:rPr>
          <w:rFonts w:ascii="Marianne" w:hAnsi="Marianne"/>
          <w:sz w:val="20"/>
          <w:szCs w:val="20"/>
        </w:rPr>
        <w:t xml:space="preserve"> </w:t>
      </w:r>
      <w:r w:rsidRPr="00BD1094">
        <w:rPr>
          <w:rFonts w:ascii="Marianne" w:hAnsi="Marianne"/>
          <w:i/>
          <w:sz w:val="20"/>
          <w:szCs w:val="20"/>
        </w:rPr>
        <w:t>Formations :</w:t>
      </w:r>
    </w:p>
    <w:p w14:paraId="31D536E4" w14:textId="77777777" w:rsidR="00DF0CB0" w:rsidRPr="00BD1094" w:rsidRDefault="00DF0CB0" w:rsidP="00DF0CB0">
      <w:pPr>
        <w:pStyle w:val="Paragraphedeliste"/>
        <w:rPr>
          <w:rFonts w:ascii="Marianne" w:hAnsi="Marianne"/>
          <w:sz w:val="20"/>
          <w:szCs w:val="20"/>
        </w:rPr>
      </w:pPr>
    </w:p>
    <w:p w14:paraId="5BA784FF" w14:textId="77777777" w:rsidR="00DF0CB0" w:rsidRPr="00BD1094" w:rsidRDefault="00DF0CB0" w:rsidP="00DF0CB0">
      <w:pPr>
        <w:pStyle w:val="Paragraphedeliste"/>
        <w:numPr>
          <w:ilvl w:val="0"/>
          <w:numId w:val="3"/>
        </w:numPr>
        <w:rPr>
          <w:rFonts w:ascii="Marianne" w:hAnsi="Marianne"/>
          <w:i/>
          <w:sz w:val="20"/>
          <w:szCs w:val="20"/>
        </w:rPr>
      </w:pPr>
      <w:r w:rsidRPr="00BD1094">
        <w:rPr>
          <w:rFonts w:ascii="Marianne" w:hAnsi="Marianne"/>
          <w:i/>
          <w:sz w:val="20"/>
          <w:szCs w:val="20"/>
        </w:rPr>
        <w:t>Compétences :</w:t>
      </w:r>
    </w:p>
    <w:p w14:paraId="44A5FF02" w14:textId="77777777" w:rsidR="00DF0CB0" w:rsidRPr="00BD1094" w:rsidRDefault="00DF0CB0" w:rsidP="00DF0CB0">
      <w:pPr>
        <w:pStyle w:val="Paragraphedeliste"/>
        <w:rPr>
          <w:rFonts w:ascii="Marianne" w:hAnsi="Marianne"/>
          <w:sz w:val="20"/>
          <w:szCs w:val="20"/>
        </w:rPr>
      </w:pPr>
    </w:p>
    <w:p w14:paraId="2F34B76F" w14:textId="77777777" w:rsidR="00DF0CB0" w:rsidRPr="00BD1094" w:rsidRDefault="00DF0CB0" w:rsidP="00DF0CB0">
      <w:pPr>
        <w:pStyle w:val="Paragraphedeliste"/>
        <w:numPr>
          <w:ilvl w:val="0"/>
          <w:numId w:val="3"/>
        </w:numPr>
        <w:rPr>
          <w:rFonts w:ascii="Marianne" w:hAnsi="Marianne"/>
          <w:i/>
          <w:sz w:val="20"/>
          <w:szCs w:val="20"/>
        </w:rPr>
      </w:pPr>
      <w:r w:rsidRPr="00BD1094">
        <w:rPr>
          <w:rFonts w:ascii="Marianne" w:hAnsi="Marianne"/>
          <w:i/>
          <w:sz w:val="20"/>
          <w:szCs w:val="20"/>
        </w:rPr>
        <w:t>Expériences significatives :</w:t>
      </w:r>
    </w:p>
    <w:p w14:paraId="146DF0A6" w14:textId="77777777" w:rsidR="00DF0CB0" w:rsidRPr="00BD1094" w:rsidRDefault="00DF0CB0" w:rsidP="00DF0CB0">
      <w:pPr>
        <w:ind w:firstLine="284"/>
        <w:rPr>
          <w:rFonts w:ascii="Marianne" w:hAnsi="Marianne"/>
          <w:sz w:val="20"/>
          <w:szCs w:val="20"/>
        </w:rPr>
      </w:pPr>
      <w:r w:rsidRPr="00BD1094">
        <w:rPr>
          <w:rFonts w:ascii="Marianne" w:hAnsi="Marianne"/>
          <w:sz w:val="20"/>
          <w:szCs w:val="20"/>
        </w:rPr>
        <w:t>.</w:t>
      </w:r>
    </w:p>
    <w:p w14:paraId="58B5C32E" w14:textId="77777777" w:rsidR="00DF0CB0" w:rsidRPr="00BD1094" w:rsidRDefault="00DF0CB0" w:rsidP="00DF0CB0">
      <w:pPr>
        <w:ind w:firstLine="284"/>
        <w:rPr>
          <w:rFonts w:ascii="Marianne" w:hAnsi="Marianne"/>
          <w:sz w:val="20"/>
          <w:szCs w:val="20"/>
        </w:rPr>
      </w:pPr>
      <w:r w:rsidRPr="00BD1094">
        <w:rPr>
          <w:rFonts w:ascii="Marianne" w:hAnsi="Marianne"/>
          <w:sz w:val="20"/>
          <w:szCs w:val="20"/>
        </w:rPr>
        <w:t>.</w:t>
      </w:r>
    </w:p>
    <w:p w14:paraId="500DA25D" w14:textId="77777777" w:rsidR="00DF0CB0" w:rsidRPr="00BD1094" w:rsidRDefault="00DF0CB0" w:rsidP="00DF0CB0">
      <w:pPr>
        <w:ind w:firstLine="284"/>
        <w:rPr>
          <w:rFonts w:ascii="Marianne" w:hAnsi="Marianne"/>
          <w:sz w:val="20"/>
          <w:szCs w:val="20"/>
        </w:rPr>
      </w:pPr>
      <w:r w:rsidRPr="00BD1094">
        <w:rPr>
          <w:rFonts w:ascii="Marianne" w:hAnsi="Marianne"/>
          <w:sz w:val="20"/>
          <w:szCs w:val="20"/>
        </w:rPr>
        <w:t>.</w:t>
      </w:r>
    </w:p>
    <w:p w14:paraId="361A9DC8" w14:textId="77777777" w:rsidR="00DF0CB0" w:rsidRPr="00BD1094" w:rsidRDefault="00DF0CB0" w:rsidP="00DF0CB0">
      <w:pPr>
        <w:ind w:firstLine="284"/>
        <w:rPr>
          <w:rFonts w:ascii="Marianne" w:hAnsi="Marianne"/>
          <w:sz w:val="20"/>
          <w:szCs w:val="20"/>
        </w:rPr>
      </w:pPr>
      <w:r w:rsidRPr="00BD1094">
        <w:rPr>
          <w:rFonts w:ascii="Marianne" w:hAnsi="Marianne"/>
          <w:sz w:val="20"/>
          <w:szCs w:val="20"/>
        </w:rPr>
        <w:t>Intervenant type N :</w:t>
      </w:r>
    </w:p>
    <w:p w14:paraId="3623CCE3" w14:textId="77777777" w:rsidR="00DF0CB0" w:rsidRPr="00BD1094" w:rsidRDefault="00DF0CB0" w:rsidP="00DF0CB0">
      <w:pPr>
        <w:pStyle w:val="Paragraphedeliste"/>
        <w:numPr>
          <w:ilvl w:val="0"/>
          <w:numId w:val="3"/>
        </w:numPr>
        <w:rPr>
          <w:rFonts w:ascii="Marianne" w:hAnsi="Marianne"/>
          <w:i/>
          <w:sz w:val="20"/>
          <w:szCs w:val="20"/>
        </w:rPr>
      </w:pPr>
      <w:r w:rsidRPr="00BD1094">
        <w:rPr>
          <w:rFonts w:ascii="Marianne" w:hAnsi="Marianne"/>
          <w:i/>
          <w:sz w:val="20"/>
          <w:szCs w:val="20"/>
        </w:rPr>
        <w:t>Formations :</w:t>
      </w:r>
    </w:p>
    <w:p w14:paraId="1677E208" w14:textId="77777777" w:rsidR="00DF0CB0" w:rsidRPr="00BD1094" w:rsidRDefault="00DF0CB0" w:rsidP="00DF0CB0">
      <w:pPr>
        <w:pStyle w:val="Paragraphedeliste"/>
        <w:rPr>
          <w:rFonts w:ascii="Marianne" w:hAnsi="Marianne"/>
          <w:sz w:val="20"/>
          <w:szCs w:val="20"/>
        </w:rPr>
      </w:pPr>
    </w:p>
    <w:p w14:paraId="1026FDEA" w14:textId="77777777" w:rsidR="00DF0CB0" w:rsidRPr="00BD1094" w:rsidRDefault="00DF0CB0" w:rsidP="00DF0CB0">
      <w:pPr>
        <w:pStyle w:val="Paragraphedeliste"/>
        <w:numPr>
          <w:ilvl w:val="0"/>
          <w:numId w:val="3"/>
        </w:numPr>
        <w:rPr>
          <w:rFonts w:ascii="Marianne" w:hAnsi="Marianne"/>
          <w:i/>
          <w:sz w:val="20"/>
          <w:szCs w:val="20"/>
        </w:rPr>
      </w:pPr>
      <w:r w:rsidRPr="00BD1094">
        <w:rPr>
          <w:rFonts w:ascii="Marianne" w:hAnsi="Marianne"/>
          <w:i/>
          <w:sz w:val="20"/>
          <w:szCs w:val="20"/>
        </w:rPr>
        <w:t>Compétences :</w:t>
      </w:r>
    </w:p>
    <w:p w14:paraId="42E7A58B" w14:textId="77777777" w:rsidR="00DF0CB0" w:rsidRPr="00BD1094" w:rsidRDefault="00DF0CB0" w:rsidP="00DF0CB0">
      <w:pPr>
        <w:pStyle w:val="Paragraphedeliste"/>
        <w:rPr>
          <w:rFonts w:ascii="Marianne" w:hAnsi="Marianne"/>
          <w:sz w:val="20"/>
          <w:szCs w:val="20"/>
        </w:rPr>
      </w:pPr>
    </w:p>
    <w:p w14:paraId="4BC68D6D" w14:textId="77777777" w:rsidR="00DF0CB0" w:rsidRPr="00BD1094" w:rsidRDefault="00DF0CB0" w:rsidP="00DF0CB0">
      <w:pPr>
        <w:pStyle w:val="Paragraphedeliste"/>
        <w:numPr>
          <w:ilvl w:val="0"/>
          <w:numId w:val="3"/>
        </w:numPr>
        <w:rPr>
          <w:rFonts w:ascii="Marianne" w:hAnsi="Marianne"/>
          <w:i/>
          <w:sz w:val="20"/>
          <w:szCs w:val="20"/>
        </w:rPr>
      </w:pPr>
      <w:r w:rsidRPr="00BD1094">
        <w:rPr>
          <w:rFonts w:ascii="Marianne" w:hAnsi="Marianne"/>
          <w:i/>
          <w:sz w:val="20"/>
          <w:szCs w:val="20"/>
        </w:rPr>
        <w:t>Expériences significatives :</w:t>
      </w:r>
    </w:p>
    <w:p w14:paraId="1B2C76D3" w14:textId="77777777" w:rsidR="00DF0CB0" w:rsidRPr="00BD1094" w:rsidRDefault="00DF0CB0" w:rsidP="00DF0CB0">
      <w:pPr>
        <w:rPr>
          <w:rFonts w:ascii="Marianne" w:hAnsi="Marianne"/>
          <w:sz w:val="20"/>
          <w:szCs w:val="20"/>
        </w:rPr>
      </w:pPr>
    </w:p>
    <w:p w14:paraId="13D74988" w14:textId="77777777" w:rsidR="00DF0CB0" w:rsidRPr="00BD1094" w:rsidRDefault="00DF0CB0" w:rsidP="00DF0CB0">
      <w:pPr>
        <w:pStyle w:val="Paragraphedeliste"/>
        <w:numPr>
          <w:ilvl w:val="1"/>
          <w:numId w:val="2"/>
        </w:numPr>
        <w:ind w:left="567" w:hanging="425"/>
        <w:rPr>
          <w:rFonts w:ascii="Marianne" w:hAnsi="Marianne"/>
          <w:i/>
          <w:sz w:val="20"/>
          <w:szCs w:val="20"/>
        </w:rPr>
      </w:pPr>
      <w:r w:rsidRPr="00BD1094">
        <w:rPr>
          <w:rFonts w:ascii="Marianne" w:hAnsi="Marianne"/>
          <w:i/>
          <w:sz w:val="20"/>
          <w:szCs w:val="20"/>
        </w:rPr>
        <w:t>Décrivez comment s’articulent le fonctionnement, les rôles et les échanges de l’équipe autour de l’interlocuteur principal, véritable coordonnateur du marché, de sorte à répondre aux différentes missions du marché : juridique, contractuelle, veille, technique et AIPD, sécurité des systèmes d'information, rédaction de documents, entretien avec des candidats, sans oublier la tenue et la transmission hebdomadaire du tableau de suivi des missions tel que décrit en 1.3 du CCTP.</w:t>
      </w:r>
    </w:p>
    <w:p w14:paraId="452CA7D2" w14:textId="77777777" w:rsidR="00DF0CB0" w:rsidRPr="00BD1094" w:rsidRDefault="00DF0CB0" w:rsidP="00DF0CB0">
      <w:pPr>
        <w:ind w:left="142"/>
        <w:rPr>
          <w:rFonts w:ascii="Marianne" w:hAnsi="Marianne"/>
          <w:sz w:val="20"/>
          <w:szCs w:val="20"/>
        </w:rPr>
      </w:pPr>
      <w:r w:rsidRPr="00BD1094">
        <w:rPr>
          <w:rFonts w:ascii="Marianne" w:hAnsi="Marianne"/>
          <w:sz w:val="20"/>
          <w:szCs w:val="20"/>
        </w:rPr>
        <w:t>Réponse :</w:t>
      </w:r>
    </w:p>
    <w:p w14:paraId="283E597A" w14:textId="77777777" w:rsidR="007F5B4C" w:rsidRPr="00BD1094" w:rsidRDefault="007F5B4C" w:rsidP="007F5B4C">
      <w:pPr>
        <w:rPr>
          <w:rFonts w:ascii="Marianne" w:hAnsi="Marianne"/>
          <w:sz w:val="20"/>
          <w:szCs w:val="20"/>
        </w:rPr>
      </w:pPr>
    </w:p>
    <w:p w14:paraId="176B675E" w14:textId="77777777" w:rsidR="007F5B4C" w:rsidRDefault="007F5B4C" w:rsidP="00DF0CB0">
      <w:pPr>
        <w:ind w:left="142"/>
        <w:rPr>
          <w:rFonts w:ascii="Marianne" w:hAnsi="Marianne"/>
          <w:sz w:val="20"/>
          <w:szCs w:val="20"/>
        </w:rPr>
      </w:pPr>
    </w:p>
    <w:p w14:paraId="3902BDD5" w14:textId="77777777" w:rsidR="004B4C7F" w:rsidRPr="00BD1094" w:rsidRDefault="004B4C7F" w:rsidP="00DF0CB0">
      <w:pPr>
        <w:ind w:left="142"/>
        <w:rPr>
          <w:rFonts w:ascii="Marianne" w:hAnsi="Marianne"/>
          <w:sz w:val="20"/>
          <w:szCs w:val="20"/>
        </w:rPr>
      </w:pPr>
    </w:p>
    <w:p w14:paraId="464A7E3C" w14:textId="065ADAE3" w:rsidR="007F5B4C" w:rsidRPr="00BD1094" w:rsidRDefault="007F5B4C" w:rsidP="007F5B4C">
      <w:pPr>
        <w:pStyle w:val="Paragraphedeliste"/>
        <w:rPr>
          <w:rFonts w:ascii="Marianne" w:hAnsi="Marianne"/>
          <w:b/>
          <w:bCs/>
          <w:sz w:val="20"/>
          <w:szCs w:val="20"/>
          <w:u w:val="single"/>
        </w:rPr>
      </w:pPr>
      <w:r w:rsidRPr="00BD1094">
        <w:rPr>
          <w:rFonts w:ascii="Marianne" w:hAnsi="Marianne"/>
          <w:b/>
          <w:bCs/>
          <w:sz w:val="20"/>
          <w:szCs w:val="20"/>
          <w:u w:val="single"/>
        </w:rPr>
        <w:lastRenderedPageBreak/>
        <w:t xml:space="preserve">CRITERE 2 : PERFORMANCE ENVIRONNEMENTALE </w:t>
      </w:r>
    </w:p>
    <w:p w14:paraId="6166F738" w14:textId="383042AA" w:rsidR="00DF0CB0" w:rsidRDefault="007F5B4C" w:rsidP="00CA1C77">
      <w:pPr>
        <w:jc w:val="both"/>
        <w:rPr>
          <w:rFonts w:ascii="Marianne" w:hAnsi="Marianne"/>
          <w:sz w:val="20"/>
          <w:szCs w:val="20"/>
        </w:rPr>
      </w:pPr>
      <w:r w:rsidRPr="00BD1094">
        <w:rPr>
          <w:rFonts w:ascii="Marianne" w:hAnsi="Marianne"/>
          <w:sz w:val="20"/>
          <w:szCs w:val="20"/>
        </w:rPr>
        <w:t xml:space="preserve">Indiquez quels sont vos engagements environnementaux spécifiques en lien avec les prestations réalisées. Vous pouvez baser votre réponse sur les éléments précisés au </w:t>
      </w:r>
      <w:r w:rsidR="0030377D" w:rsidRPr="00BD1094">
        <w:rPr>
          <w:rFonts w:ascii="Marianne" w:hAnsi="Marianne"/>
          <w:sz w:val="20"/>
          <w:szCs w:val="20"/>
        </w:rPr>
        <w:t>9.9</w:t>
      </w:r>
      <w:r w:rsidR="007B2CD7" w:rsidRPr="00BD1094">
        <w:rPr>
          <w:rFonts w:ascii="Marianne" w:hAnsi="Marianne"/>
          <w:sz w:val="20"/>
          <w:szCs w:val="20"/>
        </w:rPr>
        <w:t xml:space="preserve"> du CCAP</w:t>
      </w:r>
      <w:r w:rsidRPr="00BD1094">
        <w:rPr>
          <w:rFonts w:ascii="Marianne" w:hAnsi="Marianne"/>
          <w:sz w:val="20"/>
          <w:szCs w:val="20"/>
        </w:rPr>
        <w:t xml:space="preserve"> et les compléter utilement par tous les autres points spécifiques de votre organisation directement en lien avec l’exécution des prestations.</w:t>
      </w:r>
    </w:p>
    <w:p w14:paraId="6DC6EAA7" w14:textId="77777777" w:rsidR="004B4C7F" w:rsidRPr="004B4C7F" w:rsidRDefault="004B4C7F" w:rsidP="004B4C7F">
      <w:pPr>
        <w:rPr>
          <w:rFonts w:ascii="Marianne" w:hAnsi="Marianne"/>
          <w:sz w:val="20"/>
          <w:szCs w:val="20"/>
        </w:rPr>
      </w:pPr>
    </w:p>
    <w:p w14:paraId="3F423FCA" w14:textId="77777777" w:rsidR="004B4C7F" w:rsidRPr="004B4C7F" w:rsidRDefault="004B4C7F" w:rsidP="004B4C7F">
      <w:pPr>
        <w:rPr>
          <w:rFonts w:ascii="Marianne" w:hAnsi="Marianne"/>
          <w:sz w:val="20"/>
          <w:szCs w:val="20"/>
        </w:rPr>
      </w:pPr>
    </w:p>
    <w:p w14:paraId="75CEC2A5" w14:textId="77777777" w:rsidR="004B4C7F" w:rsidRPr="004B4C7F" w:rsidRDefault="004B4C7F" w:rsidP="004B4C7F">
      <w:pPr>
        <w:rPr>
          <w:rFonts w:ascii="Marianne" w:hAnsi="Marianne"/>
          <w:sz w:val="20"/>
          <w:szCs w:val="20"/>
        </w:rPr>
      </w:pPr>
    </w:p>
    <w:p w14:paraId="7301CC0C" w14:textId="77777777" w:rsidR="004B4C7F" w:rsidRPr="004B4C7F" w:rsidRDefault="004B4C7F" w:rsidP="004B4C7F">
      <w:pPr>
        <w:rPr>
          <w:rFonts w:ascii="Marianne" w:hAnsi="Marianne"/>
          <w:sz w:val="20"/>
          <w:szCs w:val="20"/>
        </w:rPr>
      </w:pPr>
    </w:p>
    <w:p w14:paraId="76EC4154" w14:textId="77777777" w:rsidR="004B4C7F" w:rsidRPr="004B4C7F" w:rsidRDefault="004B4C7F" w:rsidP="004B4C7F">
      <w:pPr>
        <w:rPr>
          <w:rFonts w:ascii="Marianne" w:hAnsi="Marianne"/>
          <w:sz w:val="20"/>
          <w:szCs w:val="20"/>
        </w:rPr>
      </w:pPr>
    </w:p>
    <w:p w14:paraId="08931E6C" w14:textId="77777777" w:rsidR="004B4C7F" w:rsidRPr="004B4C7F" w:rsidRDefault="004B4C7F" w:rsidP="004B4C7F">
      <w:pPr>
        <w:rPr>
          <w:rFonts w:ascii="Marianne" w:hAnsi="Marianne"/>
          <w:sz w:val="20"/>
          <w:szCs w:val="20"/>
        </w:rPr>
      </w:pPr>
    </w:p>
    <w:p w14:paraId="78706492" w14:textId="77777777" w:rsidR="004B4C7F" w:rsidRPr="004B4C7F" w:rsidRDefault="004B4C7F" w:rsidP="004B4C7F">
      <w:pPr>
        <w:rPr>
          <w:rFonts w:ascii="Marianne" w:hAnsi="Marianne"/>
          <w:sz w:val="20"/>
          <w:szCs w:val="20"/>
        </w:rPr>
      </w:pPr>
    </w:p>
    <w:p w14:paraId="4A03BFA7" w14:textId="77777777" w:rsidR="004B4C7F" w:rsidRPr="004B4C7F" w:rsidRDefault="004B4C7F" w:rsidP="004B4C7F">
      <w:pPr>
        <w:rPr>
          <w:rFonts w:ascii="Marianne" w:hAnsi="Marianne"/>
          <w:sz w:val="20"/>
          <w:szCs w:val="20"/>
        </w:rPr>
      </w:pPr>
    </w:p>
    <w:p w14:paraId="7941C1F5" w14:textId="77777777" w:rsidR="004B4C7F" w:rsidRPr="004B4C7F" w:rsidRDefault="004B4C7F" w:rsidP="004B4C7F">
      <w:pPr>
        <w:rPr>
          <w:rFonts w:ascii="Marianne" w:hAnsi="Marianne"/>
          <w:sz w:val="20"/>
          <w:szCs w:val="20"/>
        </w:rPr>
      </w:pPr>
    </w:p>
    <w:p w14:paraId="18D6D02F" w14:textId="77777777" w:rsidR="004B4C7F" w:rsidRPr="004B4C7F" w:rsidRDefault="004B4C7F" w:rsidP="004B4C7F">
      <w:pPr>
        <w:rPr>
          <w:rFonts w:ascii="Marianne" w:hAnsi="Marianne"/>
          <w:sz w:val="20"/>
          <w:szCs w:val="20"/>
        </w:rPr>
      </w:pPr>
    </w:p>
    <w:p w14:paraId="2933D7F4" w14:textId="77777777" w:rsidR="004B4C7F" w:rsidRPr="004B4C7F" w:rsidRDefault="004B4C7F" w:rsidP="004B4C7F">
      <w:pPr>
        <w:rPr>
          <w:rFonts w:ascii="Marianne" w:hAnsi="Marianne"/>
          <w:sz w:val="20"/>
          <w:szCs w:val="20"/>
        </w:rPr>
      </w:pPr>
    </w:p>
    <w:p w14:paraId="59C1F6EA" w14:textId="77777777" w:rsidR="004B4C7F" w:rsidRPr="004B4C7F" w:rsidRDefault="004B4C7F" w:rsidP="004B4C7F">
      <w:pPr>
        <w:rPr>
          <w:rFonts w:ascii="Marianne" w:hAnsi="Marianne"/>
          <w:sz w:val="20"/>
          <w:szCs w:val="20"/>
        </w:rPr>
      </w:pPr>
    </w:p>
    <w:p w14:paraId="51B77648" w14:textId="77777777" w:rsidR="004B4C7F" w:rsidRPr="004B4C7F" w:rsidRDefault="004B4C7F" w:rsidP="004B4C7F">
      <w:pPr>
        <w:rPr>
          <w:rFonts w:ascii="Marianne" w:hAnsi="Marianne"/>
          <w:sz w:val="20"/>
          <w:szCs w:val="20"/>
        </w:rPr>
      </w:pPr>
    </w:p>
    <w:p w14:paraId="1D7AAA5E" w14:textId="77777777" w:rsidR="004B4C7F" w:rsidRPr="004B4C7F" w:rsidRDefault="004B4C7F" w:rsidP="004B4C7F">
      <w:pPr>
        <w:rPr>
          <w:rFonts w:ascii="Marianne" w:hAnsi="Marianne"/>
          <w:sz w:val="20"/>
          <w:szCs w:val="20"/>
        </w:rPr>
      </w:pPr>
    </w:p>
    <w:p w14:paraId="77CF5312" w14:textId="77777777" w:rsidR="004B4C7F" w:rsidRDefault="004B4C7F" w:rsidP="004B4C7F">
      <w:pPr>
        <w:rPr>
          <w:rFonts w:ascii="Marianne" w:hAnsi="Marianne"/>
          <w:sz w:val="20"/>
          <w:szCs w:val="20"/>
        </w:rPr>
      </w:pPr>
    </w:p>
    <w:p w14:paraId="528EE8D2" w14:textId="77777777" w:rsidR="004B4C7F" w:rsidRPr="004B4C7F" w:rsidRDefault="004B4C7F" w:rsidP="004B4C7F">
      <w:pPr>
        <w:jc w:val="center"/>
        <w:rPr>
          <w:rFonts w:ascii="Marianne" w:hAnsi="Marianne"/>
          <w:sz w:val="20"/>
          <w:szCs w:val="20"/>
        </w:rPr>
      </w:pPr>
    </w:p>
    <w:sectPr w:rsidR="004B4C7F" w:rsidRPr="004B4C7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49AF4" w14:textId="77777777" w:rsidR="00EE342E" w:rsidRDefault="00EE342E" w:rsidP="00DF0CB0">
      <w:pPr>
        <w:spacing w:after="0" w:line="240" w:lineRule="auto"/>
      </w:pPr>
      <w:r>
        <w:separator/>
      </w:r>
    </w:p>
  </w:endnote>
  <w:endnote w:type="continuationSeparator" w:id="0">
    <w:p w14:paraId="0433AC6A" w14:textId="77777777" w:rsidR="00EE342E" w:rsidRDefault="00EE342E" w:rsidP="00DF0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ndale Sans UI">
    <w:altName w:val="Klee On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1664263"/>
      <w:docPartObj>
        <w:docPartGallery w:val="Page Numbers (Bottom of Page)"/>
        <w:docPartUnique/>
      </w:docPartObj>
    </w:sdtPr>
    <w:sdtEndPr/>
    <w:sdtContent>
      <w:p w14:paraId="27A91EBC" w14:textId="4F98D26A" w:rsidR="004B4C7F" w:rsidRDefault="004B4C7F">
        <w:pPr>
          <w:pStyle w:val="Pieddepage"/>
          <w:jc w:val="right"/>
        </w:pPr>
        <w:r>
          <w:fldChar w:fldCharType="begin"/>
        </w:r>
        <w:r>
          <w:instrText>PAGE   \* MERGEFORMAT</w:instrText>
        </w:r>
        <w:r>
          <w:fldChar w:fldCharType="separate"/>
        </w:r>
        <w:r>
          <w:t>2</w:t>
        </w:r>
        <w:r>
          <w:fldChar w:fldCharType="end"/>
        </w:r>
      </w:p>
    </w:sdtContent>
  </w:sdt>
  <w:p w14:paraId="35708A76" w14:textId="681E705B" w:rsidR="007F5B4C" w:rsidRDefault="007F5B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CF5F3" w14:textId="77777777" w:rsidR="00EE342E" w:rsidRDefault="00EE342E" w:rsidP="00DF0CB0">
      <w:pPr>
        <w:spacing w:after="0" w:line="240" w:lineRule="auto"/>
      </w:pPr>
      <w:r>
        <w:separator/>
      </w:r>
    </w:p>
  </w:footnote>
  <w:footnote w:type="continuationSeparator" w:id="0">
    <w:p w14:paraId="435D3B1F" w14:textId="77777777" w:rsidR="00EE342E" w:rsidRDefault="00EE342E" w:rsidP="00DF0C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62A65" w14:textId="3AEAD132" w:rsidR="00DF0CB0" w:rsidRDefault="00DF0CB0">
    <w:pPr>
      <w:pStyle w:val="En-tte"/>
    </w:pPr>
    <w:ins w:id="0" w:author="AMARI Ismaël" w:date="2025-10-24T17:27:00Z" w16du:dateUtc="2025-10-24T15:27:00Z">
      <w:r w:rsidRPr="008E4D47">
        <w:rPr>
          <w:noProof/>
          <w:lang w:eastAsia="fr-FR"/>
        </w:rPr>
        <w:drawing>
          <wp:inline distT="0" distB="0" distL="0" distR="0" wp14:anchorId="5D682E39" wp14:editId="00C2305B">
            <wp:extent cx="1153795" cy="822960"/>
            <wp:effectExtent l="0" t="0" r="0" b="0"/>
            <wp:docPr id="3" name="Image 41" descr="Une image contenant capture d’écran, Graphique, graphisme,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41" descr="Une image contenant capture d’écran, Graphique, graphisme, symbole&#10;&#10;Le contenu généré par l’IA peut êtr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3795" cy="822960"/>
                    </a:xfrm>
                    <a:prstGeom prst="rect">
                      <a:avLst/>
                    </a:prstGeom>
                    <a:noFill/>
                    <a:ln>
                      <a:noFill/>
                    </a:ln>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9B4836"/>
    <w:multiLevelType w:val="multilevel"/>
    <w:tmpl w:val="176CD5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FDD650C"/>
    <w:multiLevelType w:val="hybridMultilevel"/>
    <w:tmpl w:val="8C6E00A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4F264CD"/>
    <w:multiLevelType w:val="hybridMultilevel"/>
    <w:tmpl w:val="43B62630"/>
    <w:lvl w:ilvl="0" w:tplc="4F06E7C0">
      <w:start w:val="3"/>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15:restartNumberingAfterBreak="0">
    <w:nsid w:val="3BA55966"/>
    <w:multiLevelType w:val="hybridMultilevel"/>
    <w:tmpl w:val="158C046A"/>
    <w:lvl w:ilvl="0" w:tplc="9C9C8C5C">
      <w:start w:val="8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6271074">
    <w:abstractNumId w:val="1"/>
  </w:num>
  <w:num w:numId="2" w16cid:durableId="787700201">
    <w:abstractNumId w:val="0"/>
  </w:num>
  <w:num w:numId="3" w16cid:durableId="288782601">
    <w:abstractNumId w:val="3"/>
  </w:num>
  <w:num w:numId="4" w16cid:durableId="196689011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MARI Ismaël">
    <w15:presenceInfo w15:providerId="AD" w15:userId="S::ismael.amari@culture.gouv.fr::ee52778f-7d47-48a0-b6dd-783591e89d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CB0"/>
    <w:rsid w:val="001306EC"/>
    <w:rsid w:val="00151D97"/>
    <w:rsid w:val="001C43CB"/>
    <w:rsid w:val="001C68B5"/>
    <w:rsid w:val="00264EEB"/>
    <w:rsid w:val="0030377D"/>
    <w:rsid w:val="0045515E"/>
    <w:rsid w:val="004B4C7F"/>
    <w:rsid w:val="006E0670"/>
    <w:rsid w:val="006E080E"/>
    <w:rsid w:val="007625A3"/>
    <w:rsid w:val="007B2CD7"/>
    <w:rsid w:val="007F5B4C"/>
    <w:rsid w:val="008A72ED"/>
    <w:rsid w:val="00967D9E"/>
    <w:rsid w:val="00A8211B"/>
    <w:rsid w:val="00BB0206"/>
    <w:rsid w:val="00BD1094"/>
    <w:rsid w:val="00CA1C77"/>
    <w:rsid w:val="00D626DF"/>
    <w:rsid w:val="00DA2040"/>
    <w:rsid w:val="00DC6584"/>
    <w:rsid w:val="00DF0CB0"/>
    <w:rsid w:val="00E524C7"/>
    <w:rsid w:val="00EE342E"/>
    <w:rsid w:val="00F339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94A53"/>
  <w15:chartTrackingRefBased/>
  <w15:docId w15:val="{D8906988-844A-470A-897E-935D1F0C9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CB0"/>
    <w:pPr>
      <w:spacing w:line="259" w:lineRule="auto"/>
    </w:pPr>
    <w:rPr>
      <w:kern w:val="0"/>
      <w:sz w:val="22"/>
      <w:szCs w:val="22"/>
      <w14:ligatures w14:val="none"/>
    </w:rPr>
  </w:style>
  <w:style w:type="paragraph" w:styleId="Titre1">
    <w:name w:val="heading 1"/>
    <w:basedOn w:val="Normal"/>
    <w:next w:val="Normal"/>
    <w:link w:val="Titre1Car"/>
    <w:qFormat/>
    <w:rsid w:val="001306EC"/>
    <w:pPr>
      <w:keepNext/>
      <w:widowControl w:val="0"/>
      <w:shd w:val="solid" w:color="E8E8E8" w:themeColor="background2" w:fill="auto"/>
      <w:suppressAutoHyphens/>
      <w:autoSpaceDN w:val="0"/>
      <w:spacing w:before="57" w:after="0" w:line="240" w:lineRule="auto"/>
      <w:jc w:val="both"/>
      <w:textAlignment w:val="center"/>
      <w:outlineLvl w:val="0"/>
    </w:pPr>
    <w:rPr>
      <w:rFonts w:ascii="Marianne" w:eastAsia="Andale Sans UI" w:hAnsi="Marianne" w:cs="Tahoma"/>
      <w:b/>
      <w:color w:val="000000" w:themeColor="text1"/>
      <w:kern w:val="3"/>
      <w:sz w:val="20"/>
      <w:szCs w:val="36"/>
      <w:lang w:eastAsia="ja-JP" w:bidi="fa-IR"/>
    </w:rPr>
  </w:style>
  <w:style w:type="paragraph" w:styleId="Titre2">
    <w:name w:val="heading 2"/>
    <w:basedOn w:val="Normal"/>
    <w:next w:val="Normal"/>
    <w:link w:val="Titre2Car"/>
    <w:uiPriority w:val="9"/>
    <w:semiHidden/>
    <w:unhideWhenUsed/>
    <w:qFormat/>
    <w:rsid w:val="00DF0C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F0CB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F0CB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F0CB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F0CB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F0CB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F0CB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F0CB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306EC"/>
    <w:rPr>
      <w:rFonts w:ascii="Marianne" w:eastAsia="Andale Sans UI" w:hAnsi="Marianne" w:cs="Tahoma"/>
      <w:b/>
      <w:color w:val="000000" w:themeColor="text1"/>
      <w:kern w:val="3"/>
      <w:sz w:val="20"/>
      <w:szCs w:val="36"/>
      <w:shd w:val="solid" w:color="E8E8E8" w:themeColor="background2" w:fill="auto"/>
      <w:lang w:eastAsia="ja-JP" w:bidi="fa-IR"/>
      <w14:ligatures w14:val="none"/>
    </w:rPr>
  </w:style>
  <w:style w:type="character" w:customStyle="1" w:styleId="Titre2Car">
    <w:name w:val="Titre 2 Car"/>
    <w:basedOn w:val="Policepardfaut"/>
    <w:link w:val="Titre2"/>
    <w:uiPriority w:val="9"/>
    <w:semiHidden/>
    <w:rsid w:val="00DF0CB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F0CB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F0CB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F0CB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F0CB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F0CB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F0CB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F0CB0"/>
    <w:rPr>
      <w:rFonts w:eastAsiaTheme="majorEastAsia" w:cstheme="majorBidi"/>
      <w:color w:val="272727" w:themeColor="text1" w:themeTint="D8"/>
    </w:rPr>
  </w:style>
  <w:style w:type="paragraph" w:styleId="Titre">
    <w:name w:val="Title"/>
    <w:basedOn w:val="Normal"/>
    <w:next w:val="Normal"/>
    <w:link w:val="TitreCar"/>
    <w:uiPriority w:val="10"/>
    <w:qFormat/>
    <w:rsid w:val="00DF0C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F0CB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F0CB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F0CB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F0CB0"/>
    <w:pPr>
      <w:spacing w:before="160"/>
      <w:jc w:val="center"/>
    </w:pPr>
    <w:rPr>
      <w:i/>
      <w:iCs/>
      <w:color w:val="404040" w:themeColor="text1" w:themeTint="BF"/>
    </w:rPr>
  </w:style>
  <w:style w:type="character" w:customStyle="1" w:styleId="CitationCar">
    <w:name w:val="Citation Car"/>
    <w:basedOn w:val="Policepardfaut"/>
    <w:link w:val="Citation"/>
    <w:uiPriority w:val="29"/>
    <w:rsid w:val="00DF0CB0"/>
    <w:rPr>
      <w:i/>
      <w:iCs/>
      <w:color w:val="404040" w:themeColor="text1" w:themeTint="BF"/>
    </w:rPr>
  </w:style>
  <w:style w:type="paragraph" w:styleId="Paragraphedeliste">
    <w:name w:val="List Paragraph"/>
    <w:aliases w:val="Puce Niveau 1,Equipment,Figure_name,List Paragraph11,Numbered Indented Text,Pied de page-Stordata,Liste JJO,Liste1,lp1,liste,texte normal,P1 Pharos,Bullet List Paragraph,Sidebar List,List_TIS,List Paragraph1,b1,puce,STYLE JDA"/>
    <w:basedOn w:val="Normal"/>
    <w:link w:val="ParagraphedelisteCar"/>
    <w:uiPriority w:val="99"/>
    <w:qFormat/>
    <w:rsid w:val="00DF0CB0"/>
    <w:pPr>
      <w:ind w:left="720"/>
      <w:contextualSpacing/>
    </w:pPr>
  </w:style>
  <w:style w:type="character" w:styleId="Accentuationintense">
    <w:name w:val="Intense Emphasis"/>
    <w:basedOn w:val="Policepardfaut"/>
    <w:uiPriority w:val="21"/>
    <w:qFormat/>
    <w:rsid w:val="00DF0CB0"/>
    <w:rPr>
      <w:i/>
      <w:iCs/>
      <w:color w:val="0F4761" w:themeColor="accent1" w:themeShade="BF"/>
    </w:rPr>
  </w:style>
  <w:style w:type="paragraph" w:styleId="Citationintense">
    <w:name w:val="Intense Quote"/>
    <w:basedOn w:val="Normal"/>
    <w:next w:val="Normal"/>
    <w:link w:val="CitationintenseCar"/>
    <w:uiPriority w:val="30"/>
    <w:qFormat/>
    <w:rsid w:val="00DF0C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F0CB0"/>
    <w:rPr>
      <w:i/>
      <w:iCs/>
      <w:color w:val="0F4761" w:themeColor="accent1" w:themeShade="BF"/>
    </w:rPr>
  </w:style>
  <w:style w:type="character" w:styleId="Rfrenceintense">
    <w:name w:val="Intense Reference"/>
    <w:basedOn w:val="Policepardfaut"/>
    <w:uiPriority w:val="32"/>
    <w:qFormat/>
    <w:rsid w:val="00DF0CB0"/>
    <w:rPr>
      <w:b/>
      <w:bCs/>
      <w:smallCaps/>
      <w:color w:val="0F4761" w:themeColor="accent1" w:themeShade="BF"/>
      <w:spacing w:val="5"/>
    </w:rPr>
  </w:style>
  <w:style w:type="paragraph" w:styleId="En-tte">
    <w:name w:val="header"/>
    <w:basedOn w:val="Normal"/>
    <w:link w:val="En-tteCar"/>
    <w:uiPriority w:val="99"/>
    <w:unhideWhenUsed/>
    <w:rsid w:val="00DF0CB0"/>
    <w:pPr>
      <w:tabs>
        <w:tab w:val="center" w:pos="4536"/>
        <w:tab w:val="right" w:pos="9072"/>
      </w:tabs>
      <w:spacing w:after="0" w:line="240" w:lineRule="auto"/>
    </w:pPr>
  </w:style>
  <w:style w:type="character" w:customStyle="1" w:styleId="En-tteCar">
    <w:name w:val="En-tête Car"/>
    <w:basedOn w:val="Policepardfaut"/>
    <w:link w:val="En-tte"/>
    <w:uiPriority w:val="99"/>
    <w:rsid w:val="00DF0CB0"/>
  </w:style>
  <w:style w:type="paragraph" w:styleId="Pieddepage">
    <w:name w:val="footer"/>
    <w:basedOn w:val="Normal"/>
    <w:link w:val="PieddepageCar"/>
    <w:uiPriority w:val="99"/>
    <w:unhideWhenUsed/>
    <w:rsid w:val="00DF0CB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0CB0"/>
  </w:style>
  <w:style w:type="character" w:customStyle="1" w:styleId="ParagraphedelisteCar">
    <w:name w:val="Paragraphe de liste Car"/>
    <w:aliases w:val="Puce Niveau 1 Car,Equipment Car,Figure_name Car,List Paragraph11 Car,Numbered Indented Text Car,Pied de page-Stordata Car,Liste JJO Car,Liste1 Car,lp1 Car,liste Car,texte normal Car,P1 Pharos Car,Bullet List Paragraph Car,b1 Car"/>
    <w:link w:val="Paragraphedeliste"/>
    <w:uiPriority w:val="99"/>
    <w:qFormat/>
    <w:rsid w:val="007F5B4C"/>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8123739">
      <w:bodyDiv w:val="1"/>
      <w:marLeft w:val="0"/>
      <w:marRight w:val="0"/>
      <w:marTop w:val="0"/>
      <w:marBottom w:val="0"/>
      <w:divBdr>
        <w:top w:val="none" w:sz="0" w:space="0" w:color="auto"/>
        <w:left w:val="none" w:sz="0" w:space="0" w:color="auto"/>
        <w:bottom w:val="none" w:sz="0" w:space="0" w:color="auto"/>
        <w:right w:val="none" w:sz="0" w:space="0" w:color="auto"/>
      </w:divBdr>
    </w:div>
    <w:div w:id="105763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595</Words>
  <Characters>3275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AMARI Ismaël</dc:creator>
  <cp:keywords/>
  <dc:description/>
  <cp:lastModifiedBy>AMARI Ismaël</cp:lastModifiedBy>
  <cp:revision>2</cp:revision>
  <dcterms:created xsi:type="dcterms:W3CDTF">2025-12-17T11:08:00Z</dcterms:created>
  <dcterms:modified xsi:type="dcterms:W3CDTF">2025-12-17T11:08:00Z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55150b5-9709-4135-863a-f4680a6d2cae_Enabled">
    <vt:lpwstr>true</vt:lpwstr>
  </property>
  <property fmtid="{D5CDD505-2E9C-101B-9397-08002B2CF9AE}" pid="3" name="MSIP_Label_a55150b5-9709-4135-863a-f4680a6d2cae_SetDate">
    <vt:lpwstr>2025-12-17T10:59:21Z</vt:lpwstr>
  </property>
  <property fmtid="{D5CDD505-2E9C-101B-9397-08002B2CF9AE}" pid="4" name="MSIP_Label_a55150b5-9709-4135-863a-f4680a6d2cae_Method">
    <vt:lpwstr>Privileged</vt:lpwstr>
  </property>
  <property fmtid="{D5CDD505-2E9C-101B-9397-08002B2CF9AE}" pid="5" name="MSIP_Label_a55150b5-9709-4135-863a-f4680a6d2cae_Name">
    <vt:lpwstr>Public</vt:lpwstr>
  </property>
  <property fmtid="{D5CDD505-2E9C-101B-9397-08002B2CF9AE}" pid="6" name="MSIP_Label_a55150b5-9709-4135-863a-f4680a6d2cae_SiteId">
    <vt:lpwstr>5d0b42b2-7ba0-42b9-bd88-2dd1558bd190</vt:lpwstr>
  </property>
  <property fmtid="{D5CDD505-2E9C-101B-9397-08002B2CF9AE}" pid="7" name="MSIP_Label_a55150b5-9709-4135-863a-f4680a6d2cae_ActionId">
    <vt:lpwstr>c35b11ad-7147-41da-9aee-d90d789a56b5</vt:lpwstr>
  </property>
  <property fmtid="{D5CDD505-2E9C-101B-9397-08002B2CF9AE}" pid="8" name="MSIP_Label_a55150b5-9709-4135-863a-f4680a6d2cae_ContentBits">
    <vt:lpwstr>0</vt:lpwstr>
  </property>
  <property fmtid="{D5CDD505-2E9C-101B-9397-08002B2CF9AE}" pid="9" name="MSIP_Label_a55150b5-9709-4135-863a-f4680a6d2cae_Tag">
    <vt:lpwstr>10, 0, 1, 1</vt:lpwstr>
  </property>
</Properties>
</file>